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2942" w14:textId="1AF6C3C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E4850">
        <w:rPr>
          <w:rFonts w:ascii="Arial" w:hAnsi="Arial" w:cs="Arial"/>
          <w:b/>
          <w:sz w:val="20"/>
          <w:u w:val="single"/>
        </w:rPr>
        <w:t>Příloha</w:t>
      </w:r>
      <w:r w:rsidRPr="00EF7B8D">
        <w:rPr>
          <w:rFonts w:ascii="Arial" w:hAnsi="Arial" w:cs="Arial"/>
          <w:b/>
          <w:sz w:val="20"/>
          <w:u w:val="single"/>
        </w:rPr>
        <w:t xml:space="preserve"> </w:t>
      </w:r>
    </w:p>
    <w:p w14:paraId="1E46780D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107840C0" w14:textId="5DD62779" w:rsidR="00BF5752" w:rsidRDefault="00906CA3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Lehké terénní vozidlo</w:t>
      </w:r>
      <w:r w:rsidR="001E08C6">
        <w:rPr>
          <w:rFonts w:ascii="Arial" w:hAnsi="Arial" w:cs="Arial"/>
          <w:b/>
          <w:sz w:val="20"/>
        </w:rPr>
        <w:t xml:space="preserve"> -</w:t>
      </w:r>
      <w:r w:rsidR="00375CD0">
        <w:rPr>
          <w:rFonts w:ascii="Arial" w:hAnsi="Arial" w:cs="Arial"/>
          <w:b/>
          <w:sz w:val="20"/>
        </w:rPr>
        <w:t xml:space="preserve"> </w:t>
      </w:r>
      <w:r w:rsidR="0077110D" w:rsidRPr="0071228E">
        <w:rPr>
          <w:rFonts w:ascii="Arial" w:hAnsi="Arial" w:cs="Arial"/>
          <w:i/>
          <w:snapToGrid w:val="0"/>
          <w:color w:val="000000"/>
          <w:sz w:val="20"/>
        </w:rPr>
        <w:t>[</w:t>
      </w:r>
      <w:r w:rsidR="001E08C6" w:rsidRPr="0071228E">
        <w:rPr>
          <w:rFonts w:ascii="Arial" w:hAnsi="Arial" w:cs="Arial"/>
          <w:i/>
          <w:snapToGrid w:val="0"/>
          <w:color w:val="000000"/>
          <w:sz w:val="20"/>
        </w:rPr>
        <w:t>dodavatel doplní nabízený model vozidla</w:t>
      </w:r>
      <w:r w:rsidR="00B57084" w:rsidRPr="0071228E">
        <w:rPr>
          <w:rFonts w:ascii="Arial" w:hAnsi="Arial" w:cs="Arial"/>
          <w:i/>
          <w:snapToGrid w:val="0"/>
          <w:color w:val="000000"/>
          <w:sz w:val="20"/>
        </w:rPr>
        <w:t>]</w:t>
      </w:r>
    </w:p>
    <w:p w14:paraId="7BB53B9F" w14:textId="4024329B" w:rsidR="00DE4850" w:rsidRDefault="00DE4850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7B64423" w14:textId="77777777" w:rsidR="00DE4850" w:rsidRDefault="00DE4850" w:rsidP="00DE4850">
      <w:pPr>
        <w:spacing w:after="0"/>
        <w:jc w:val="center"/>
        <w:rPr>
          <w:rFonts w:ascii="Arial" w:hAnsi="Arial" w:cs="Arial"/>
          <w:b/>
          <w:sz w:val="20"/>
        </w:rPr>
      </w:pPr>
    </w:p>
    <w:p w14:paraId="74091771" w14:textId="77777777" w:rsidR="00AD655C" w:rsidRDefault="00AD655C" w:rsidP="00AD655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C65D3B4" w14:textId="1E1876B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1541"/>
        <w:gridCol w:w="1028"/>
        <w:gridCol w:w="2186"/>
        <w:tblGridChange w:id="0">
          <w:tblGrid>
            <w:gridCol w:w="5300"/>
            <w:gridCol w:w="1541"/>
            <w:gridCol w:w="1028"/>
            <w:gridCol w:w="2186"/>
          </w:tblGrid>
        </w:tblGridChange>
      </w:tblGrid>
      <w:tr w:rsidR="009657EA" w:rsidRPr="009657EA" w14:paraId="781F6FEA" w14:textId="77777777" w:rsidTr="005F3CB1">
        <w:trPr>
          <w:trHeight w:val="86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77357" w14:textId="22ED68CD" w:rsidR="009657EA" w:rsidRPr="009657EA" w:rsidRDefault="0077110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Název </w:t>
            </w:r>
            <w:r w:rsidR="00AD655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0870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80642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4E419" w14:textId="34F88FB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F634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5F3CB1" w:rsidRPr="009657EA" w14:paraId="7171EFE4" w14:textId="77777777" w:rsidTr="005F3CB1">
        <w:trPr>
          <w:trHeight w:val="288"/>
        </w:trPr>
        <w:tc>
          <w:tcPr>
            <w:tcW w:w="26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15663B" w14:textId="3E39C12A" w:rsidR="005F3CB1" w:rsidRPr="00AB619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FD9F2" w14:textId="393739C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4 400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0410" w14:textId="1B8C2A88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DAA0F" w14:textId="44FDF55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2D87EE7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0CF424" w14:textId="1193FF52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DBB9" w14:textId="2688C21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2F76" w14:textId="6B485AB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98109" w14:textId="6FE5AD8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03D415F0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D42DE9" w14:textId="6CE1F013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25F4" w14:textId="5A6236C7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2030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C11B" w14:textId="51CC872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AFCE1" w14:textId="11585BF5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7296A8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5A55A0" w14:textId="124EC7BB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Výška nezatížené karoserie včetně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D93A" w14:textId="494860E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1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7AE3" w14:textId="2E6AB6D2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410D5" w14:textId="0FC4DC37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D922F3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C4560A" w14:textId="46E4FCC6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58809" w14:textId="374A8212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A946" w14:textId="38C13FF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A9A67" w14:textId="67A81841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11CD35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95977" w14:textId="6E34DC91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 xml:space="preserve">Využitelný objem nákladového prostoru - základní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354C" w14:textId="2DC1D58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833E" w14:textId="6818CD4B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6CB2C" w14:textId="344CE5D6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28ECA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835891" w14:textId="3E31C353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Světlá výška</w:t>
            </w:r>
            <w:r w:rsidRPr="00A273B0">
              <w:rPr>
                <w:rFonts w:ascii="Arial" w:hAnsi="Arial" w:cs="Arial"/>
                <w:sz w:val="20"/>
              </w:rPr>
              <w:t xml:space="preserve"> </w:t>
            </w:r>
            <w:r w:rsidRPr="00A273B0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A273B0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7AFC" w14:textId="6867B6B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D3E3" w14:textId="2E6A00AA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08A1A" w14:textId="53744C92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7C76" w:rsidRPr="009657EA" w14:paraId="717856B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04461D" w14:textId="0EC2B767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D319" w14:textId="08C69766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5CFD" w14:textId="33A8439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1604D" w14:textId="3606E25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27B92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A2B3A5" w14:textId="2E37793F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97C8" w14:textId="48153751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C180" w14:textId="5934C1E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D306D" w14:textId="4125778C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8088F0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7ABA82" w14:textId="4D72F778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D262" w14:textId="4A02E056" w:rsidR="00AE7C76" w:rsidRPr="00A273B0" w:rsidRDefault="00BC1298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0EC8A" w14:textId="13A4450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F5C66" w14:textId="5568173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0D8334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F65128" w14:textId="435B2DF1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0C1F" w14:textId="4EBEC0B5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01FD" w14:textId="7089AE2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32325" w14:textId="154E8AC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4B06EEAD" w14:textId="77777777" w:rsidTr="005F3CB1">
        <w:trPr>
          <w:trHeight w:val="214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344047" w14:textId="578265BC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2A595" w14:textId="5A4AF5B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1 960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0B0A" w14:textId="2B165A3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F442A" w14:textId="1FB4826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BCB6993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FF4095" w14:textId="2FCD65DA" w:rsidR="00AE7C76" w:rsidRPr="002D1D36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D76E2" w14:textId="5CDEAA8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6A560" w14:textId="138F14A5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33595" w14:textId="6AFA5A0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5FCFF56" w14:textId="77777777" w:rsidTr="005F3CB1">
        <w:trPr>
          <w:trHeight w:val="87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9DFB15" w14:textId="5092B01A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Spotřeba PHM pro kombinovaný provoz dle 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B5FD78" w14:textId="6254F014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v souladu s přílohou č. 2 nařízení vlády č. 173/2016 Sb. 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97D9" w14:textId="214DA16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31C9A" w14:textId="215C2DB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3E56710B" w14:textId="77777777" w:rsidTr="002F581F">
        <w:tblPrEx>
          <w:tblW w:w="5552" w:type="pct"/>
          <w:tblCellMar>
            <w:left w:w="70" w:type="dxa"/>
            <w:right w:w="70" w:type="dxa"/>
          </w:tblCellMar>
          <w:tblPrExChange w:id="1" w:author="Kotolanová, Nicola" w:date="2022-12-12T12:54:00Z">
            <w:tblPrEx>
              <w:tblW w:w="5552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49"/>
          <w:ins w:id="2" w:author="Kotolanová, Nicola" w:date="2022-12-12T12:53:00Z"/>
          <w:trPrChange w:id="3" w:author="Kotolanová, Nicola" w:date="2022-12-12T12:54:00Z">
            <w:trPr>
              <w:trHeight w:val="876"/>
            </w:trPr>
          </w:trPrChange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4" w:author="Kotolanová, Nicola" w:date="2022-12-12T12:54:00Z">
              <w:tcPr>
                <w:tcW w:w="2636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0CB49642" w14:textId="1660A706" w:rsidR="002F581F" w:rsidRPr="00A273B0" w:rsidRDefault="002F581F" w:rsidP="002F581F">
            <w:pPr>
              <w:shd w:val="clear" w:color="auto" w:fill="FFFFFF" w:themeFill="background1"/>
              <w:spacing w:after="0"/>
              <w:rPr>
                <w:ins w:id="5" w:author="Kotolanová, Nicola" w:date="2022-12-12T12:53:00Z"/>
                <w:rFonts w:ascii="Arial" w:hAnsi="Arial" w:cs="Arial"/>
                <w:sz w:val="20"/>
              </w:rPr>
            </w:pPr>
            <w:ins w:id="6" w:author="Kotolanová, Nicola" w:date="2022-12-12T12:54:00Z">
              <w:r>
                <w:rPr>
                  <w:rFonts w:ascii="Arial" w:hAnsi="Arial" w:cs="Arial"/>
                  <w:sz w:val="20"/>
                </w:rPr>
                <w:t>Emisní norma platná v době dodání vozidla</w:t>
              </w:r>
            </w:ins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7" w:author="Kotolanová, Nicola" w:date="2022-12-12T12:54:00Z">
              <w:tcPr>
                <w:tcW w:w="7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06F5250B" w14:textId="4D37883B" w:rsidR="002F581F" w:rsidRPr="00A273B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2:53:00Z"/>
                <w:rFonts w:ascii="Arial" w:hAnsi="Arial" w:cs="Arial"/>
                <w:color w:val="000000"/>
                <w:sz w:val="20"/>
              </w:rPr>
            </w:pPr>
            <w:ins w:id="9" w:author="Kotolanová, Nicola" w:date="2022-12-12T12:54:00Z">
              <w:r>
                <w:rPr>
                  <w:rFonts w:ascii="Arial" w:hAnsi="Arial" w:cs="Arial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2:54:00Z">
              <w:tcPr>
                <w:tcW w:w="51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59AB9EB" w14:textId="7228BEA7" w:rsidR="002F581F" w:rsidRDefault="002F581F" w:rsidP="002F581F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2:53:00Z"/>
                <w:rFonts w:ascii="Arial" w:hAnsi="Arial" w:cs="Arial"/>
                <w:color w:val="000000"/>
                <w:sz w:val="20"/>
              </w:rPr>
            </w:pPr>
            <w:ins w:id="12" w:author="Kotolanová, Nicola" w:date="2022-12-12T12:54:00Z">
              <w:r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3" w:author="Kotolanová, Nicola" w:date="2022-12-12T12:54:00Z">
              <w:tcPr>
                <w:tcW w:w="108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bottom"/>
              </w:tcPr>
            </w:tcPrChange>
          </w:tcPr>
          <w:p w14:paraId="1BDB1236" w14:textId="2026F592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ins w:id="14" w:author="Kotolanová, Nicola" w:date="2022-12-12T12:5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5" w:author="Kotolanová, Nicola" w:date="2022-12-12T12:5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2F581F" w:rsidRPr="009657EA" w14:paraId="22382E44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DC5357" w14:textId="18E4EE40" w:rsidR="002F581F" w:rsidRPr="00AB619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Převodovka </w:t>
            </w:r>
            <w:del w:id="16" w:author="Kotolanová, Nicola" w:date="2022-12-02T11:23:00Z">
              <w:r w:rsidRPr="00AB6190" w:rsidDel="00AD13DF">
                <w:rPr>
                  <w:rFonts w:ascii="Arial" w:hAnsi="Arial" w:cs="Arial"/>
                  <w:sz w:val="20"/>
                </w:rPr>
                <w:delText>manuální</w:delText>
              </w:r>
            </w:del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62D4A" w14:textId="2632290E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del w:id="17" w:author="Kotolanová, Nicola" w:date="2022-12-05T07:12:00Z">
              <w:r w:rsidDel="00D444BF">
                <w:rPr>
                  <w:rFonts w:ascii="Arial" w:hAnsi="Arial" w:cs="Arial"/>
                  <w:color w:val="000000"/>
                  <w:sz w:val="20"/>
                </w:rPr>
                <w:delText>ANO</w:delText>
              </w:r>
            </w:del>
            <w:ins w:id="18" w:author="Kotolanová, Nicola" w:date="2022-12-05T07:12:00Z">
              <w:r>
                <w:rPr>
                  <w:rFonts w:ascii="Arial" w:hAnsi="Arial" w:cs="Arial"/>
                  <w:color w:val="000000"/>
                  <w:sz w:val="20"/>
                </w:rPr>
                <w:t>manuální / automatická</w:t>
              </w:r>
            </w:ins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2CF2" w14:textId="5BB667EC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D418A" w14:textId="68517182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2079EC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C307B7" w14:textId="6A005E56" w:rsidR="002F581F" w:rsidRPr="00AB6190" w:rsidRDefault="002F581F" w:rsidP="002F581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BCF4C" w14:textId="3D13B9F5" w:rsidR="002F581F" w:rsidRPr="00AB6190" w:rsidRDefault="002F581F" w:rsidP="002F581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C6BF4" w14:textId="2AFC36DC" w:rsidR="002F581F" w:rsidRPr="00AB6190" w:rsidRDefault="002F581F" w:rsidP="002F581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64535" w14:textId="7FC5A552" w:rsidR="002F581F" w:rsidRDefault="002F581F" w:rsidP="002F581F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685989A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7B79AF" w14:textId="19DC48D2" w:rsidR="002F581F" w:rsidRPr="00AB619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F7E773" w14:textId="135667B9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D516" w14:textId="28D15A68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D975B6" w14:textId="5C642F9A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67A3563" w14:textId="77777777" w:rsidTr="005F3CB1">
        <w:trPr>
          <w:trHeight w:val="401"/>
        </w:trPr>
        <w:tc>
          <w:tcPr>
            <w:tcW w:w="26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7A4D4" w14:textId="0213AD6C" w:rsidR="002F581F" w:rsidRPr="00AB619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9B53FA" w14:textId="3191D084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5424" w14:textId="6EE16123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5DD5E" w14:textId="0A8307AE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6191D8D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B17D8C" w14:textId="5C23592B" w:rsidR="002F581F" w:rsidRPr="00A273B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633C" w14:textId="53E04173" w:rsidR="002F581F" w:rsidRPr="00A273B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ECE9" w14:textId="58779C7E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660B6" w14:textId="5FCA64CB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E872A77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8FA40E" w14:textId="5B8952EF" w:rsidR="002F581F" w:rsidRPr="00A273B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9469" w14:textId="36C45197" w:rsidR="002F581F" w:rsidRPr="00A273B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B6C7E" w14:textId="7FBB72B3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DEA6D" w14:textId="0A7E13B9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3918FB99" w14:textId="77777777" w:rsidTr="005F3CB1">
        <w:trPr>
          <w:trHeight w:val="31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2751363" w14:textId="11544AB1" w:rsidR="002F581F" w:rsidRPr="00A273B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lastRenderedPageBreak/>
              <w:t>Kola min. 16"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960D" w14:textId="61DF6665" w:rsidR="002F581F" w:rsidRPr="00A273B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A6FCC" w14:textId="552C3091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FE7B6" w14:textId="21C747B2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C5C21F7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DDE565F" w14:textId="193D4B27" w:rsidR="002F581F" w:rsidRPr="00AB619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45494" w14:textId="1B50BB3E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71FA" w14:textId="1B50081D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A7736" w14:textId="751646EF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2A8D81EA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ECC3486" w14:textId="69E58D7A" w:rsidR="002F581F" w:rsidRPr="00AB6190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C40487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7F0B7" w14:textId="1FD6FEC9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A75DE" w14:textId="15F91880" w:rsidR="002F581F" w:rsidRPr="00AB6190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8BA3C" w14:textId="72AC45C4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FD25C06" w14:textId="77777777" w:rsidTr="00027E76">
        <w:trPr>
          <w:trHeight w:val="861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D74A81" w14:textId="6719FDD5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23544" w14:textId="77777777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2F581F" w:rsidRPr="009657EA" w14:paraId="6D78F9B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148B7" w14:textId="77478B13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12 V zásuvka v zavazadlovém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7C1B" w14:textId="5736E322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D6A30B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DC8508" w14:textId="7CFAC7C7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3D1348">
              <w:rPr>
                <w:rFonts w:ascii="Arial" w:hAnsi="Arial" w:cs="Arial"/>
                <w:sz w:val="20"/>
              </w:rPr>
              <w:t>Asistent rozjezdu do kopce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50A3" w14:textId="53DDC720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E3A40E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310DA" w14:textId="1A0DA1B5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Automatická klimatizace digitální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6DFB" w14:textId="1D8D7158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2B6BC9A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7B39B" w14:textId="039CFDF8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 xml:space="preserve">Autorádio </w:t>
            </w:r>
            <w:r w:rsidRPr="00C40487">
              <w:rPr>
                <w:rFonts w:ascii="Arial" w:hAnsi="Arial" w:cs="Arial"/>
                <w:color w:val="000000"/>
                <w:sz w:val="20"/>
              </w:rPr>
              <w:t>vestavěné s min. 8´´ displejem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1336A9">
              <w:rPr>
                <w:rFonts w:ascii="Arial" w:hAnsi="Arial" w:cs="Arial"/>
                <w:color w:val="000000"/>
                <w:sz w:val="20"/>
              </w:rPr>
              <w:t>včetně handsfree sady (originální)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203F" w14:textId="3CD43E84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4C2C976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9ED9D1" w14:textId="6F86076C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Bederní opěry na sedadle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EA70" w14:textId="01E9845B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1F77EB1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B94F4B2" w14:textId="544B6549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Boční a hlavový airbag vpředu u řidiče a spolujezdce s vypínáním airbagu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C167F" w14:textId="05ADCE1D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F81F7C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250C46" w14:textId="639786D1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Centrální zamykání s dálkovým ovládáním, alarmem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C121" w14:textId="7AA3C450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3BFCD00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CC4D3" w14:textId="13B477E9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Denní svícení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999C" w14:textId="146CAD33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F04672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D514D" w14:textId="44455FA1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Elektrické ovládání oken vpředu a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F97F" w14:textId="4DDB8D0E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15ADAA0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66A90" w14:textId="0529799A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Elektricky ovládaná, vyhřívaná a sklopná vnější zpětná zrcátka s osvětlením nástupního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1B3" w14:textId="10FF8C0D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589076C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07249" w14:textId="232AC57D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26A6" w14:textId="14EE9A7A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0B31D4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8E31E" w14:textId="5173967C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Gumové koberce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CC4A" w14:textId="0B6140AA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EB0B3F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29B8B73" w14:textId="1BD77E22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Gumový koberec v zavazadlovém prostoru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784A" w14:textId="1F73DA81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133F4C3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24462" w14:textId="53BD0E84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vpředu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4E86" w14:textId="190E13AC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2D44BF1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C86AA" w14:textId="1294F9B7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zadní 3 kusy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250A" w14:textId="6F575F72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F1F1925" w14:textId="77777777" w:rsidTr="00027E76">
        <w:trPr>
          <w:trHeight w:val="300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36949" w14:textId="7ABB89E3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2 čtecí lampičky samostatně ovládané</w:t>
            </w:r>
            <w:r>
              <w:rPr>
                <w:rFonts w:ascii="Arial" w:hAnsi="Arial" w:cs="Arial"/>
                <w:sz w:val="20"/>
              </w:rPr>
              <w:t xml:space="preserve"> v prostoru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FB80" w14:textId="5ED5F835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555EA17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17405" w14:textId="2F3A529E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Kotoučové brzdy zadní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C142" w14:textId="7EC676A7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2370F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E09848" w14:textId="3756D5CF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Loketní opěra vpředu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E07E" w14:textId="363D6BE6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7321E9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65889" w14:textId="31BCC53C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Mlhové světlomety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399E" w14:textId="449E8375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173008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B750C" w14:textId="132223DC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Parkovací senzor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512" w14:textId="1D3A26DE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301F2C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016329" w14:textId="0069C7BD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Protiblokovací systém ABS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60386" w14:textId="5AF1C1A1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166BA5B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6E161" w14:textId="1904715E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Rezervní kolo ocelové (dojezdové)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14E7" w14:textId="564DEA8F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0395AC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1B92C" w14:textId="29BEFCDE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Signalizace nezapnutého bezpečnostního pásu (všichni pasažéři)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9657" w14:textId="6CBB74AE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2EDB5F2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C4F99" w14:textId="1CC11115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Střešní nosič </w:t>
            </w:r>
            <w:r>
              <w:rPr>
                <w:rFonts w:ascii="Arial" w:hAnsi="Arial" w:cs="Arial"/>
                <w:sz w:val="20"/>
              </w:rPr>
              <w:t xml:space="preserve">podélný </w:t>
            </w:r>
            <w:r w:rsidRPr="001336A9">
              <w:rPr>
                <w:rFonts w:ascii="Arial" w:hAnsi="Arial" w:cs="Arial"/>
                <w:sz w:val="20"/>
              </w:rPr>
              <w:t>(hagus) - černý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691C" w14:textId="142C5842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61FEF74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EC22C" w14:textId="06AFF4AB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84E12">
              <w:rPr>
                <w:rFonts w:ascii="Arial" w:hAnsi="Arial" w:cs="Arial"/>
                <w:sz w:val="20"/>
              </w:rPr>
              <w:t>Tažné zařízení mechanicky sklopné, elektronicky zajistitelné - neb</w:t>
            </w:r>
            <w:r>
              <w:rPr>
                <w:rFonts w:ascii="Arial" w:hAnsi="Arial" w:cs="Arial"/>
                <w:sz w:val="20"/>
              </w:rPr>
              <w:t>r</w:t>
            </w:r>
            <w:r w:rsidRPr="00F84E12">
              <w:rPr>
                <w:rFonts w:ascii="Arial" w:hAnsi="Arial" w:cs="Arial"/>
                <w:sz w:val="20"/>
              </w:rPr>
              <w:t>žděný přívěs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84E12">
              <w:rPr>
                <w:rFonts w:ascii="Arial" w:hAnsi="Arial" w:cs="Arial"/>
                <w:sz w:val="20"/>
              </w:rPr>
              <w:t xml:space="preserve">zatížení 750kg, bržděný přívěs zatížení </w:t>
            </w:r>
            <w:r>
              <w:rPr>
                <w:rFonts w:ascii="Arial" w:hAnsi="Arial" w:cs="Arial"/>
                <w:sz w:val="20"/>
              </w:rPr>
              <w:t>2 000</w:t>
            </w:r>
            <w:r w:rsidRPr="00F84E12">
              <w:rPr>
                <w:rFonts w:ascii="Arial" w:hAnsi="Arial" w:cs="Arial"/>
                <w:sz w:val="20"/>
              </w:rPr>
              <w:t>kg</w:t>
            </w:r>
            <w:r w:rsidRPr="001336A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BBF" w14:textId="072D3656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7C56B71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64F41A" w14:textId="0ACD93E3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Tempomat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51FA" w14:textId="0C63108A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12374D7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212B9" w14:textId="5D9DB4D7" w:rsidR="002F581F" w:rsidRPr="001336A9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3E65" w14:textId="353C96A0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64738C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448A3" w14:textId="67BB0057" w:rsidR="002F581F" w:rsidRPr="002B3193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Vyhřívání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9711" w14:textId="5C51AF26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56DD45A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3E01FBD" w14:textId="4EFB7C34" w:rsidR="002F581F" w:rsidRPr="002B3193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Výškové seřizování obou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4C8" w14:textId="44B924A3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7DA398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1105E6" w14:textId="331AD1F4" w:rsidR="002F581F" w:rsidRPr="002B3193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sedadlo a opěradlo, dělené, sklopné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F6DC" w14:textId="0DBF6745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3EA301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64BA4D" w14:textId="2AC2B708" w:rsidR="002F581F" w:rsidRPr="002B3193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stěrač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0685" w14:textId="02E984AF" w:rsidR="002F581F" w:rsidRPr="009657EA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6EAAB72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26DD39" w14:textId="2E26D46C" w:rsidR="002F581F" w:rsidRPr="002B3193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Osvětlnení zavazadlového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B5DD" w14:textId="0AF12A0B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F581F" w:rsidRPr="009657EA" w14:paraId="0A194DD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CFECDA" w14:textId="3AAD2D6E" w:rsidR="002F581F" w:rsidRDefault="002F581F" w:rsidP="002F581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Palubní počítač s ukazatelem venkovní teploty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503E" w14:textId="20B4B519" w:rsidR="002F581F" w:rsidRPr="003C1008" w:rsidRDefault="002F581F" w:rsidP="002F581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3630205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9DEB" w14:textId="77777777" w:rsidR="00E152E9" w:rsidRDefault="00E152E9">
      <w:pPr>
        <w:spacing w:after="0"/>
      </w:pPr>
      <w:r>
        <w:separator/>
      </w:r>
    </w:p>
  </w:endnote>
  <w:endnote w:type="continuationSeparator" w:id="0">
    <w:p w14:paraId="59079A83" w14:textId="77777777" w:rsidR="00E152E9" w:rsidRDefault="00E152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0587" w14:textId="77777777" w:rsidR="000B0867" w:rsidRDefault="000B086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EB6734" wp14:editId="24E309A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98A5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D176" w14:textId="3E5967D4" w:rsidR="000B0867" w:rsidRDefault="000B086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51B1A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90F3" w14:textId="77777777" w:rsidR="000B0867" w:rsidRDefault="000B086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4F67515" wp14:editId="6DF6748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933B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201C" w14:textId="77777777" w:rsidR="00E152E9" w:rsidRDefault="00E152E9">
      <w:pPr>
        <w:spacing w:after="0"/>
      </w:pPr>
      <w:r>
        <w:separator/>
      </w:r>
    </w:p>
  </w:footnote>
  <w:footnote w:type="continuationSeparator" w:id="0">
    <w:p w14:paraId="49F5298F" w14:textId="77777777" w:rsidR="00E152E9" w:rsidRDefault="00E152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8C5E427" w14:textId="77777777">
      <w:trPr>
        <w:cantSplit/>
        <w:trHeight w:val="360"/>
      </w:trPr>
      <w:tc>
        <w:tcPr>
          <w:tcW w:w="1418" w:type="dxa"/>
        </w:tcPr>
        <w:p w14:paraId="1A6B901F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B84BCAC" w14:textId="37D3864D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1E46C9EF" w14:textId="44E9CAF3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 w:rsidR="009A3B7E"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1CBD9930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30AA853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ACE7D1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1736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65F14B08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4D858A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ACD19D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27E76"/>
    <w:rsid w:val="00034624"/>
    <w:rsid w:val="00036C48"/>
    <w:rsid w:val="000610BE"/>
    <w:rsid w:val="00062DFB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3BAF"/>
    <w:rsid w:val="000E094F"/>
    <w:rsid w:val="000E4875"/>
    <w:rsid w:val="000E57D4"/>
    <w:rsid w:val="000E7DFB"/>
    <w:rsid w:val="000F00FE"/>
    <w:rsid w:val="00107BD7"/>
    <w:rsid w:val="001122C7"/>
    <w:rsid w:val="00117DF8"/>
    <w:rsid w:val="00117FE6"/>
    <w:rsid w:val="00124F44"/>
    <w:rsid w:val="0012591F"/>
    <w:rsid w:val="0013123E"/>
    <w:rsid w:val="001336A9"/>
    <w:rsid w:val="001402BE"/>
    <w:rsid w:val="00154C52"/>
    <w:rsid w:val="001635F3"/>
    <w:rsid w:val="00163C32"/>
    <w:rsid w:val="00164143"/>
    <w:rsid w:val="00167E08"/>
    <w:rsid w:val="0017131E"/>
    <w:rsid w:val="001723BE"/>
    <w:rsid w:val="00176A5B"/>
    <w:rsid w:val="00177614"/>
    <w:rsid w:val="0018023C"/>
    <w:rsid w:val="00186A45"/>
    <w:rsid w:val="00193151"/>
    <w:rsid w:val="00193866"/>
    <w:rsid w:val="00193A65"/>
    <w:rsid w:val="001962D8"/>
    <w:rsid w:val="001A11F8"/>
    <w:rsid w:val="001A197D"/>
    <w:rsid w:val="001A285B"/>
    <w:rsid w:val="001A4DB0"/>
    <w:rsid w:val="001B0088"/>
    <w:rsid w:val="001B57CA"/>
    <w:rsid w:val="001B7025"/>
    <w:rsid w:val="001C1510"/>
    <w:rsid w:val="001C4923"/>
    <w:rsid w:val="001C782D"/>
    <w:rsid w:val="001E08C6"/>
    <w:rsid w:val="001E7079"/>
    <w:rsid w:val="001F28CE"/>
    <w:rsid w:val="001F5EFA"/>
    <w:rsid w:val="001F6FAF"/>
    <w:rsid w:val="001F7362"/>
    <w:rsid w:val="00203176"/>
    <w:rsid w:val="002442E9"/>
    <w:rsid w:val="00246E5D"/>
    <w:rsid w:val="00256B16"/>
    <w:rsid w:val="002609D2"/>
    <w:rsid w:val="00266986"/>
    <w:rsid w:val="0027176C"/>
    <w:rsid w:val="00273C77"/>
    <w:rsid w:val="00285BDC"/>
    <w:rsid w:val="00287610"/>
    <w:rsid w:val="0029000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D1D36"/>
    <w:rsid w:val="002D22B8"/>
    <w:rsid w:val="002E7945"/>
    <w:rsid w:val="002F00D5"/>
    <w:rsid w:val="002F581F"/>
    <w:rsid w:val="003044CC"/>
    <w:rsid w:val="003053C0"/>
    <w:rsid w:val="00306747"/>
    <w:rsid w:val="00312371"/>
    <w:rsid w:val="003131DC"/>
    <w:rsid w:val="00313D75"/>
    <w:rsid w:val="00315350"/>
    <w:rsid w:val="00316698"/>
    <w:rsid w:val="0032280B"/>
    <w:rsid w:val="003325CC"/>
    <w:rsid w:val="00332663"/>
    <w:rsid w:val="00333CE6"/>
    <w:rsid w:val="00341046"/>
    <w:rsid w:val="003443CB"/>
    <w:rsid w:val="00347934"/>
    <w:rsid w:val="00353681"/>
    <w:rsid w:val="00362E82"/>
    <w:rsid w:val="00367BF4"/>
    <w:rsid w:val="00370753"/>
    <w:rsid w:val="0037273B"/>
    <w:rsid w:val="00375CD0"/>
    <w:rsid w:val="00375F95"/>
    <w:rsid w:val="003827FC"/>
    <w:rsid w:val="00392329"/>
    <w:rsid w:val="00393C2C"/>
    <w:rsid w:val="0039750A"/>
    <w:rsid w:val="003A252B"/>
    <w:rsid w:val="003A73C9"/>
    <w:rsid w:val="003A74C0"/>
    <w:rsid w:val="003B7AF8"/>
    <w:rsid w:val="003C15C5"/>
    <w:rsid w:val="003C4DBD"/>
    <w:rsid w:val="003C652E"/>
    <w:rsid w:val="003C719B"/>
    <w:rsid w:val="003D1239"/>
    <w:rsid w:val="003D1348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40CCF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465C"/>
    <w:rsid w:val="004D4674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4F98"/>
    <w:rsid w:val="005565E1"/>
    <w:rsid w:val="00556BCE"/>
    <w:rsid w:val="00557AE7"/>
    <w:rsid w:val="005670B0"/>
    <w:rsid w:val="00576242"/>
    <w:rsid w:val="005829F4"/>
    <w:rsid w:val="00584019"/>
    <w:rsid w:val="00586BE9"/>
    <w:rsid w:val="00595D11"/>
    <w:rsid w:val="005962EE"/>
    <w:rsid w:val="005A1AA0"/>
    <w:rsid w:val="005C20CD"/>
    <w:rsid w:val="005C3F9E"/>
    <w:rsid w:val="005C4112"/>
    <w:rsid w:val="005C6890"/>
    <w:rsid w:val="005E3B4F"/>
    <w:rsid w:val="005F3C31"/>
    <w:rsid w:val="005F3CB1"/>
    <w:rsid w:val="005F50E0"/>
    <w:rsid w:val="00600384"/>
    <w:rsid w:val="00610538"/>
    <w:rsid w:val="00610E9C"/>
    <w:rsid w:val="0061248E"/>
    <w:rsid w:val="00615661"/>
    <w:rsid w:val="0062314C"/>
    <w:rsid w:val="006563B9"/>
    <w:rsid w:val="00660007"/>
    <w:rsid w:val="00673AE4"/>
    <w:rsid w:val="00674E39"/>
    <w:rsid w:val="006752D2"/>
    <w:rsid w:val="00693810"/>
    <w:rsid w:val="006A6361"/>
    <w:rsid w:val="006B5EDE"/>
    <w:rsid w:val="006B6C66"/>
    <w:rsid w:val="006C4298"/>
    <w:rsid w:val="006D7318"/>
    <w:rsid w:val="006E2661"/>
    <w:rsid w:val="006E691A"/>
    <w:rsid w:val="006F3CC9"/>
    <w:rsid w:val="00701B06"/>
    <w:rsid w:val="00704A81"/>
    <w:rsid w:val="00723992"/>
    <w:rsid w:val="00723BC4"/>
    <w:rsid w:val="007332D0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10D"/>
    <w:rsid w:val="00771D90"/>
    <w:rsid w:val="0079790A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42CF0"/>
    <w:rsid w:val="00855DD6"/>
    <w:rsid w:val="0086298E"/>
    <w:rsid w:val="0086622B"/>
    <w:rsid w:val="00870D58"/>
    <w:rsid w:val="008719A8"/>
    <w:rsid w:val="00873942"/>
    <w:rsid w:val="008777D2"/>
    <w:rsid w:val="00881C85"/>
    <w:rsid w:val="008A0003"/>
    <w:rsid w:val="008B5EB1"/>
    <w:rsid w:val="008C7B88"/>
    <w:rsid w:val="008D0485"/>
    <w:rsid w:val="008D1470"/>
    <w:rsid w:val="008D2AB8"/>
    <w:rsid w:val="008D2DAC"/>
    <w:rsid w:val="008D363C"/>
    <w:rsid w:val="008D3C63"/>
    <w:rsid w:val="008E0B2F"/>
    <w:rsid w:val="00901960"/>
    <w:rsid w:val="009039FF"/>
    <w:rsid w:val="009049A9"/>
    <w:rsid w:val="00906CA3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76A45"/>
    <w:rsid w:val="00980D57"/>
    <w:rsid w:val="00983937"/>
    <w:rsid w:val="00994DAE"/>
    <w:rsid w:val="009A01AA"/>
    <w:rsid w:val="009A19BB"/>
    <w:rsid w:val="009A1A82"/>
    <w:rsid w:val="009A3B7E"/>
    <w:rsid w:val="009B0945"/>
    <w:rsid w:val="009C19C4"/>
    <w:rsid w:val="009C3144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70B7"/>
    <w:rsid w:val="00A2117A"/>
    <w:rsid w:val="00A273B0"/>
    <w:rsid w:val="00A30444"/>
    <w:rsid w:val="00A61A0D"/>
    <w:rsid w:val="00A678C6"/>
    <w:rsid w:val="00A713B8"/>
    <w:rsid w:val="00A94B15"/>
    <w:rsid w:val="00A95710"/>
    <w:rsid w:val="00A96521"/>
    <w:rsid w:val="00A96F4C"/>
    <w:rsid w:val="00A96F9A"/>
    <w:rsid w:val="00AA2707"/>
    <w:rsid w:val="00AA7636"/>
    <w:rsid w:val="00AA7ED7"/>
    <w:rsid w:val="00AB6190"/>
    <w:rsid w:val="00AB652C"/>
    <w:rsid w:val="00AD0C0C"/>
    <w:rsid w:val="00AD13DF"/>
    <w:rsid w:val="00AD655C"/>
    <w:rsid w:val="00AD7A4C"/>
    <w:rsid w:val="00AE390D"/>
    <w:rsid w:val="00AE7BE5"/>
    <w:rsid w:val="00AE7C76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7084"/>
    <w:rsid w:val="00B87C4E"/>
    <w:rsid w:val="00B90D32"/>
    <w:rsid w:val="00B922A1"/>
    <w:rsid w:val="00B93A77"/>
    <w:rsid w:val="00B965F6"/>
    <w:rsid w:val="00BA4CBE"/>
    <w:rsid w:val="00BA5A3D"/>
    <w:rsid w:val="00BA640D"/>
    <w:rsid w:val="00BB20EA"/>
    <w:rsid w:val="00BC1298"/>
    <w:rsid w:val="00BD2CF9"/>
    <w:rsid w:val="00BE24CD"/>
    <w:rsid w:val="00BF5752"/>
    <w:rsid w:val="00C04E77"/>
    <w:rsid w:val="00C17E52"/>
    <w:rsid w:val="00C24FA1"/>
    <w:rsid w:val="00C32E09"/>
    <w:rsid w:val="00C32F20"/>
    <w:rsid w:val="00C40487"/>
    <w:rsid w:val="00C4542D"/>
    <w:rsid w:val="00C63366"/>
    <w:rsid w:val="00C66A16"/>
    <w:rsid w:val="00C806CD"/>
    <w:rsid w:val="00C80840"/>
    <w:rsid w:val="00C8424A"/>
    <w:rsid w:val="00C9466C"/>
    <w:rsid w:val="00C97FC3"/>
    <w:rsid w:val="00CC4C06"/>
    <w:rsid w:val="00CD057E"/>
    <w:rsid w:val="00CD0698"/>
    <w:rsid w:val="00CD2B49"/>
    <w:rsid w:val="00CE0B8F"/>
    <w:rsid w:val="00CE2EEB"/>
    <w:rsid w:val="00CE4666"/>
    <w:rsid w:val="00CE5265"/>
    <w:rsid w:val="00CF688F"/>
    <w:rsid w:val="00D00DDD"/>
    <w:rsid w:val="00D0146A"/>
    <w:rsid w:val="00D0354B"/>
    <w:rsid w:val="00D1397E"/>
    <w:rsid w:val="00D1784F"/>
    <w:rsid w:val="00D2176A"/>
    <w:rsid w:val="00D32D99"/>
    <w:rsid w:val="00D444BF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4850"/>
    <w:rsid w:val="00DE5841"/>
    <w:rsid w:val="00DE71B1"/>
    <w:rsid w:val="00DF4077"/>
    <w:rsid w:val="00DF6236"/>
    <w:rsid w:val="00DF777F"/>
    <w:rsid w:val="00E010E0"/>
    <w:rsid w:val="00E046E2"/>
    <w:rsid w:val="00E06691"/>
    <w:rsid w:val="00E068E4"/>
    <w:rsid w:val="00E152E9"/>
    <w:rsid w:val="00E3167D"/>
    <w:rsid w:val="00E334E2"/>
    <w:rsid w:val="00E4346A"/>
    <w:rsid w:val="00E46B76"/>
    <w:rsid w:val="00E47FED"/>
    <w:rsid w:val="00E51B1A"/>
    <w:rsid w:val="00E52190"/>
    <w:rsid w:val="00E62C09"/>
    <w:rsid w:val="00E6533F"/>
    <w:rsid w:val="00E66A21"/>
    <w:rsid w:val="00E73648"/>
    <w:rsid w:val="00EA4A7A"/>
    <w:rsid w:val="00EA4D0A"/>
    <w:rsid w:val="00EC577E"/>
    <w:rsid w:val="00ED1AC5"/>
    <w:rsid w:val="00EF6B0F"/>
    <w:rsid w:val="00EF7B8D"/>
    <w:rsid w:val="00F00D7E"/>
    <w:rsid w:val="00F0456D"/>
    <w:rsid w:val="00F15BC6"/>
    <w:rsid w:val="00F15C66"/>
    <w:rsid w:val="00F26DF9"/>
    <w:rsid w:val="00F44460"/>
    <w:rsid w:val="00F52738"/>
    <w:rsid w:val="00F6340B"/>
    <w:rsid w:val="00F707BE"/>
    <w:rsid w:val="00F7626C"/>
    <w:rsid w:val="00F76DCC"/>
    <w:rsid w:val="00F84E12"/>
    <w:rsid w:val="00F93C72"/>
    <w:rsid w:val="00FB42DE"/>
    <w:rsid w:val="00FB5264"/>
    <w:rsid w:val="00FB6906"/>
    <w:rsid w:val="00FB76E5"/>
    <w:rsid w:val="00FD3160"/>
    <w:rsid w:val="00FE105B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043E8D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6410-33F8-47AE-B8D9-4F8719EBE9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57</TotalTime>
  <Pages>2</Pages>
  <Words>494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51</cp:revision>
  <cp:lastPrinted>2018-05-22T12:04:00Z</cp:lastPrinted>
  <dcterms:created xsi:type="dcterms:W3CDTF">2018-08-24T07:20:00Z</dcterms:created>
  <dcterms:modified xsi:type="dcterms:W3CDTF">2022-12-12T11:55:00Z</dcterms:modified>
  <cp:category>srpen 2017</cp:category>
</cp:coreProperties>
</file>